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B3DC0" w14:textId="6BB1956B" w:rsidR="00791F05" w:rsidRPr="00EF4B93" w:rsidRDefault="00791F05" w:rsidP="00791F05">
      <w:pPr>
        <w:pStyle w:val="Nzov"/>
        <w:spacing w:before="120" w:after="120"/>
        <w:jc w:val="right"/>
        <w:rPr>
          <w:rFonts w:ascii="Arial" w:hAnsi="Arial" w:cs="Arial"/>
          <w:b w:val="0"/>
          <w:sz w:val="19"/>
          <w:szCs w:val="19"/>
          <w:rPrChange w:id="0" w:author="Autor">
            <w:rPr>
              <w:rFonts w:ascii="Arial" w:hAnsi="Arial" w:cs="Arial"/>
              <w:b w:val="0"/>
              <w:sz w:val="18"/>
              <w:szCs w:val="18"/>
            </w:rPr>
          </w:rPrChange>
        </w:rPr>
      </w:pPr>
      <w:r w:rsidRPr="00791F05">
        <w:rPr>
          <w:rFonts w:ascii="Arial" w:hAnsi="Arial" w:cs="Arial"/>
          <w:b w:val="0"/>
          <w:sz w:val="18"/>
          <w:szCs w:val="18"/>
        </w:rPr>
        <w:t xml:space="preserve">Príloha </w:t>
      </w:r>
      <w:del w:id="1" w:author="Autor">
        <w:r w:rsidRPr="00EF4B93" w:rsidDel="00D51B7E">
          <w:rPr>
            <w:rFonts w:ascii="Arial" w:hAnsi="Arial" w:cs="Arial"/>
            <w:b w:val="0"/>
            <w:sz w:val="19"/>
            <w:szCs w:val="19"/>
            <w:rPrChange w:id="2" w:author="Autor">
              <w:rPr>
                <w:rFonts w:ascii="Arial" w:hAnsi="Arial" w:cs="Arial"/>
                <w:b w:val="0"/>
                <w:sz w:val="18"/>
                <w:szCs w:val="18"/>
              </w:rPr>
            </w:rPrChange>
          </w:rPr>
          <w:delText xml:space="preserve">č. </w:delText>
        </w:r>
        <w:r w:rsidR="00801C92" w:rsidRPr="00EF4B93" w:rsidDel="00D51B7E">
          <w:rPr>
            <w:rFonts w:ascii="Arial" w:hAnsi="Arial" w:cs="Arial"/>
            <w:b w:val="0"/>
            <w:sz w:val="19"/>
            <w:szCs w:val="19"/>
            <w:rPrChange w:id="3" w:author="Autor">
              <w:rPr>
                <w:rFonts w:ascii="Arial" w:hAnsi="Arial" w:cs="Arial"/>
                <w:b w:val="0"/>
                <w:sz w:val="18"/>
                <w:szCs w:val="18"/>
              </w:rPr>
            </w:rPrChange>
          </w:rPr>
          <w:delText>6</w:delText>
        </w:r>
      </w:del>
      <w:ins w:id="4" w:author="Autor">
        <w:r w:rsidR="00AC1A0C" w:rsidRPr="00EF4B93">
          <w:rPr>
            <w:rFonts w:ascii="Arial" w:hAnsi="Arial" w:cs="Arial"/>
            <w:b w:val="0"/>
            <w:sz w:val="19"/>
            <w:szCs w:val="19"/>
            <w:rPrChange w:id="5" w:author="Autor">
              <w:rPr>
                <w:rFonts w:ascii="Arial" w:hAnsi="Arial" w:cs="Arial"/>
                <w:b w:val="0"/>
                <w:sz w:val="18"/>
                <w:szCs w:val="18"/>
              </w:rPr>
            </w:rPrChange>
          </w:rPr>
          <w:t>4.12.5</w:t>
        </w:r>
      </w:ins>
    </w:p>
    <w:p w14:paraId="6A6CE19D" w14:textId="77777777" w:rsidR="00CD1E5D" w:rsidRPr="008D3956" w:rsidRDefault="00CD1E5D" w:rsidP="008D3956">
      <w:pPr>
        <w:pStyle w:val="Nzov"/>
        <w:spacing w:before="120" w:after="120"/>
        <w:rPr>
          <w:rFonts w:ascii="Arial" w:hAnsi="Arial" w:cs="Arial"/>
          <w:sz w:val="28"/>
          <w:szCs w:val="28"/>
        </w:rPr>
      </w:pPr>
      <w:r w:rsidRPr="008D3956">
        <w:rPr>
          <w:rFonts w:ascii="Arial" w:hAnsi="Arial" w:cs="Arial"/>
          <w:sz w:val="28"/>
          <w:szCs w:val="28"/>
        </w:rPr>
        <w:t>Žiadosť o</w:t>
      </w:r>
      <w:r w:rsidR="00053DCB">
        <w:rPr>
          <w:rFonts w:ascii="Arial" w:hAnsi="Arial" w:cs="Arial"/>
          <w:sz w:val="28"/>
          <w:szCs w:val="28"/>
        </w:rPr>
        <w:t> </w:t>
      </w:r>
      <w:r w:rsidR="008D3956" w:rsidRPr="008D3956">
        <w:rPr>
          <w:rFonts w:ascii="Arial" w:hAnsi="Arial" w:cs="Arial"/>
          <w:sz w:val="28"/>
          <w:szCs w:val="28"/>
        </w:rPr>
        <w:t xml:space="preserve">zmenu </w:t>
      </w:r>
      <w:r w:rsidRPr="008D3956">
        <w:rPr>
          <w:rFonts w:ascii="Arial" w:hAnsi="Arial" w:cs="Arial"/>
          <w:sz w:val="28"/>
          <w:szCs w:val="28"/>
        </w:rPr>
        <w:t xml:space="preserve">Zmluvy o NFP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804"/>
      </w:tblGrid>
      <w:tr w:rsidR="00CD1E5D" w:rsidRPr="008D3956" w14:paraId="30DCADEA" w14:textId="77777777" w:rsidTr="00FD7CBB">
        <w:trPr>
          <w:trHeight w:val="284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E182F54" w14:textId="77777777" w:rsidR="00CD1E5D" w:rsidRPr="008D3956" w:rsidRDefault="00CD1E5D" w:rsidP="008D3956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Identifikácia prijímateľa a Zmluvy o NFP</w:t>
            </w:r>
          </w:p>
        </w:tc>
      </w:tr>
      <w:tr w:rsidR="008D3956" w:rsidRPr="008D3956" w14:paraId="58B44170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D08C25A" w14:textId="77777777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491AD3">
              <w:rPr>
                <w:rFonts w:ascii="Arial" w:hAnsi="Arial" w:cs="Arial"/>
                <w:sz w:val="19"/>
                <w:szCs w:val="19"/>
              </w:rPr>
              <w:t>p</w:t>
            </w:r>
            <w:r w:rsidRPr="008D3956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7414B016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2B13D0AA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63F52DC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165A8E5A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546256D9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3238C58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46FF8A1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45FA382B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5BAA9447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3A0752A4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01880AB9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2B499440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40C931CB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2BAFEEB4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5B1003BE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Kód projektu v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8D3956">
              <w:rPr>
                <w:rFonts w:ascii="Arial" w:hAnsi="Arial" w:cs="Arial"/>
                <w:sz w:val="19"/>
                <w:szCs w:val="19"/>
              </w:rPr>
              <w:t>ITMS</w:t>
            </w:r>
            <w:r>
              <w:rPr>
                <w:rFonts w:ascii="Arial" w:hAnsi="Arial" w:cs="Arial"/>
                <w:sz w:val="19"/>
                <w:szCs w:val="19"/>
              </w:rPr>
              <w:t>21+</w:t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106C7422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91AD3" w:rsidRPr="008D3956" w14:paraId="0E3DD7B4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7654BA1" w14:textId="77777777" w:rsidR="00491AD3" w:rsidRPr="008D3956" w:rsidRDefault="00491AD3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>
              <w:rPr>
                <w:rFonts w:ascii="Arial" w:hAnsi="Arial" w:cs="Arial"/>
                <w:sz w:val="19"/>
                <w:szCs w:val="19"/>
              </w:rPr>
              <w:t>žiadosti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241329F8" w14:textId="77777777" w:rsidR="00491AD3" w:rsidRPr="008D3956" w:rsidRDefault="00491AD3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35CA71B5" w14:textId="77777777" w:rsidTr="00845574">
        <w:trPr>
          <w:trHeight w:val="284"/>
        </w:trPr>
        <w:tc>
          <w:tcPr>
            <w:tcW w:w="2518" w:type="dxa"/>
            <w:shd w:val="clear" w:color="auto" w:fill="F2F2F2"/>
          </w:tcPr>
          <w:p w14:paraId="7588C83D" w14:textId="77777777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491AD3">
              <w:rPr>
                <w:rFonts w:ascii="Arial" w:hAnsi="Arial" w:cs="Arial"/>
                <w:sz w:val="19"/>
                <w:szCs w:val="19"/>
              </w:rPr>
              <w:t>oradové číslo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žiadosti o zmenu:</w:t>
            </w:r>
          </w:p>
        </w:tc>
        <w:tc>
          <w:tcPr>
            <w:tcW w:w="6804" w:type="dxa"/>
            <w:shd w:val="clear" w:color="auto" w:fill="FFFFFF"/>
          </w:tcPr>
          <w:p w14:paraId="1B76C0A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27903D2" w14:textId="77777777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14:paraId="67946BAC" w14:textId="77777777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Týmto žiadam o vykonanie nasledovnej </w:t>
      </w:r>
      <w:r w:rsidR="008D3956">
        <w:rPr>
          <w:rFonts w:ascii="Arial" w:hAnsi="Arial" w:cs="Arial"/>
          <w:sz w:val="19"/>
          <w:szCs w:val="19"/>
        </w:rPr>
        <w:t xml:space="preserve">významnejšej </w:t>
      </w:r>
      <w:r w:rsidRPr="008D3956">
        <w:rPr>
          <w:rFonts w:ascii="Arial" w:hAnsi="Arial" w:cs="Arial"/>
          <w:sz w:val="19"/>
          <w:szCs w:val="19"/>
        </w:rPr>
        <w:t>zmeny</w:t>
      </w:r>
      <w:r w:rsidR="008D3956">
        <w:rPr>
          <w:rFonts w:ascii="Arial" w:hAnsi="Arial" w:cs="Arial"/>
          <w:sz w:val="19"/>
          <w:szCs w:val="19"/>
        </w:rPr>
        <w:t xml:space="preserve"> Zmluvy o NFP</w:t>
      </w:r>
      <w:r w:rsidRPr="008D3956">
        <w:rPr>
          <w:rFonts w:ascii="Arial" w:hAnsi="Arial" w:cs="Arial"/>
          <w:sz w:val="19"/>
          <w:szCs w:val="19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14:paraId="74F18510" w14:textId="77777777" w:rsidTr="00FD7CB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43F3A443" w14:textId="77777777" w:rsidR="00FD7CBB" w:rsidRPr="000F38CB" w:rsidRDefault="000F38CB" w:rsidP="000F38CB">
            <w:pPr>
              <w:pStyle w:val="Odsekzoznamu"/>
              <w:numPr>
                <w:ilvl w:val="0"/>
                <w:numId w:val="18"/>
              </w:numPr>
              <w:ind w:left="171" w:hanging="171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FD7CBB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Všeobecné informácie </w:t>
            </w:r>
            <w:r w:rsidR="00950FA7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>o zmene</w:t>
            </w:r>
          </w:p>
        </w:tc>
      </w:tr>
      <w:tr w:rsidR="00CD1E5D" w:rsidRPr="008D3956" w14:paraId="14C70457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708AB823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7E32555E" w14:textId="77777777" w:rsidTr="00645222">
        <w:trPr>
          <w:trHeight w:val="228"/>
        </w:trPr>
        <w:tc>
          <w:tcPr>
            <w:tcW w:w="9316" w:type="dxa"/>
            <w:shd w:val="clear" w:color="auto" w:fill="F2F2F2" w:themeFill="background1" w:themeFillShade="F2"/>
          </w:tcPr>
          <w:p w14:paraId="31FE2731" w14:textId="77777777" w:rsidR="00CD1E5D" w:rsidRPr="008D3956" w:rsidRDefault="00CD1E5D" w:rsidP="000C0EC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A563DF">
              <w:rPr>
                <w:rFonts w:ascii="Arial" w:hAnsi="Arial" w:cs="Arial"/>
                <w:sz w:val="19"/>
                <w:szCs w:val="19"/>
              </w:rPr>
              <w:t>opíš</w:t>
            </w:r>
            <w:r w:rsidR="000C0EC2">
              <w:rPr>
                <w:rFonts w:ascii="Arial" w:hAnsi="Arial" w:cs="Arial"/>
                <w:sz w:val="19"/>
                <w:szCs w:val="19"/>
              </w:rPr>
              <w:t>t</w:t>
            </w:r>
            <w:r w:rsidR="00A563DF">
              <w:rPr>
                <w:rFonts w:ascii="Arial" w:hAnsi="Arial" w:cs="Arial"/>
                <w:sz w:val="19"/>
                <w:szCs w:val="19"/>
              </w:rPr>
              <w:t>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0EC2">
              <w:rPr>
                <w:rFonts w:ascii="Arial" w:hAnsi="Arial" w:cs="Arial"/>
                <w:sz w:val="19"/>
                <w:szCs w:val="19"/>
              </w:rPr>
              <w:t xml:space="preserve">celkové </w:t>
            </w:r>
            <w:r w:rsidR="00B745BC">
              <w:rPr>
                <w:rFonts w:ascii="Arial" w:hAnsi="Arial" w:cs="Arial"/>
                <w:sz w:val="19"/>
                <w:szCs w:val="19"/>
              </w:rPr>
              <w:t xml:space="preserve">stručné </w:t>
            </w:r>
            <w:r w:rsidR="000C0EC2">
              <w:rPr>
                <w:rFonts w:ascii="Arial" w:hAnsi="Arial" w:cs="Arial"/>
                <w:sz w:val="19"/>
                <w:szCs w:val="19"/>
              </w:rPr>
              <w:t>zdôvo</w:t>
            </w:r>
            <w:r w:rsidR="00A563DF">
              <w:rPr>
                <w:rFonts w:ascii="Arial" w:hAnsi="Arial" w:cs="Arial"/>
                <w:sz w:val="19"/>
                <w:szCs w:val="19"/>
              </w:rPr>
              <w:t>d</w:t>
            </w:r>
            <w:r w:rsidR="000C0EC2">
              <w:rPr>
                <w:rFonts w:ascii="Arial" w:hAnsi="Arial" w:cs="Arial"/>
                <w:sz w:val="19"/>
                <w:szCs w:val="19"/>
              </w:rPr>
              <w:t>nenie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</w:t>
            </w:r>
            <w:r w:rsidR="00B745BC">
              <w:rPr>
                <w:rFonts w:ascii="Arial" w:hAnsi="Arial" w:cs="Arial"/>
                <w:sz w:val="19"/>
                <w:szCs w:val="19"/>
              </w:rPr>
              <w:t>.</w:t>
            </w:r>
            <w:r w:rsidR="004B5DD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B6E20" w:rsidRPr="008D3956" w14:paraId="70CDA714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FFF"/>
          </w:tcPr>
          <w:p w14:paraId="6C01FDCB" w14:textId="77777777" w:rsidR="002B6E20" w:rsidRDefault="002B6E20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3723E52" w14:textId="77777777" w:rsidR="00645222" w:rsidRPr="008D3956" w:rsidRDefault="00645222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C8F9B8F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p w14:paraId="4C4F8900" w14:textId="77777777" w:rsidR="00950FA7" w:rsidRPr="00A91BCC" w:rsidRDefault="00950FA7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</w:t>
      </w:r>
      <w:proofErr w:type="spellStart"/>
      <w:r w:rsidRPr="00A91BCC">
        <w:rPr>
          <w:rFonts w:ascii="Arial" w:hAnsi="Arial" w:cs="Arial"/>
          <w:b/>
          <w:sz w:val="20"/>
          <w:szCs w:val="20"/>
          <w:u w:val="single"/>
        </w:rPr>
        <w:t>ante</w:t>
      </w:r>
      <w:proofErr w:type="spellEnd"/>
      <w:r w:rsidRPr="00A91BCC">
        <w:rPr>
          <w:rFonts w:ascii="Arial" w:hAnsi="Arial" w:cs="Arial"/>
          <w:b/>
          <w:sz w:val="20"/>
          <w:szCs w:val="20"/>
          <w:u w:val="single"/>
        </w:rPr>
        <w:t xml:space="preserve">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8D270C" w:rsidRPr="000C0EC2" w14:paraId="32BEF798" w14:textId="77777777" w:rsidTr="005E53B4">
        <w:tc>
          <w:tcPr>
            <w:tcW w:w="9351" w:type="dxa"/>
            <w:gridSpan w:val="2"/>
            <w:shd w:val="clear" w:color="auto" w:fill="92D050"/>
            <w:vAlign w:val="center"/>
          </w:tcPr>
          <w:p w14:paraId="2247ACDA" w14:textId="77777777" w:rsidR="008D270C" w:rsidRPr="000C0EC2" w:rsidRDefault="000F38CB" w:rsidP="000F38CB">
            <w:pPr>
              <w:pStyle w:val="Bezriadkovania"/>
              <w:spacing w:line="259" w:lineRule="auto"/>
              <w:ind w:left="39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2.</w:t>
            </w:r>
            <w:r w:rsidR="008D270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proofErr w:type="spellStart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ante</w:t>
            </w:r>
            <w:proofErr w:type="spellEnd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12 VZP k Zmluve o NFP</w:t>
            </w:r>
            <w:r w:rsidR="008D270C"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950FA7" w:rsidRPr="00A43435" w14:paraId="3392CF3A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80013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32D583C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5D9EE3B7" w14:textId="77777777" w:rsidR="00950FA7" w:rsidRPr="00A43435" w:rsidRDefault="00950FA7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 realizácie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950FA7" w:rsidRPr="00A43435" w14:paraId="72C7DEA9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057077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224C58E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7BB981F" w14:textId="77777777" w:rsidR="00950FA7" w:rsidRPr="00A43435" w:rsidRDefault="00950FA7" w:rsidP="00545704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miesta, kde sa nachádza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záloh, ak nie je záloh súčasne aj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redmetom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C461E1" w:rsidRPr="00A43435" w14:paraId="793CD400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274335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8B5EDE8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674C880" w14:textId="77777777"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rijímateľa, </w:t>
            </w:r>
          </w:p>
        </w:tc>
      </w:tr>
      <w:tr w:rsidR="00C461E1" w:rsidRPr="00A43435" w14:paraId="1A040F95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21479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D9E0DCB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23840016" w14:textId="77777777"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ak sa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 realizuje za účasti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</w:t>
            </w:r>
          </w:p>
        </w:tc>
      </w:tr>
      <w:tr w:rsidR="00C461E1" w:rsidRPr="00A43435" w14:paraId="6CD65489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184457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8D67476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63EA896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zníženie cieľovej hodnoty </w:t>
            </w:r>
            <w:r w:rsidR="00E55FD9">
              <w:rPr>
                <w:rFonts w:ascii="Arial" w:hAnsi="Arial" w:cs="Arial"/>
                <w:sz w:val="19"/>
                <w:szCs w:val="19"/>
              </w:rPr>
              <w:t>m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erateľného ukazovateľa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podľa podmienok dohodnutých v ods. 16 tohto článku, </w:t>
            </w:r>
          </w:p>
        </w:tc>
      </w:tr>
      <w:tr w:rsidR="00C461E1" w:rsidRPr="00A43435" w14:paraId="2D939BFE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95324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7607F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C1DC822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očtu alebo charakteru/povahy hlavných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alebo podmienok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podstatne odlišných od tých, ktoré vyplývali z opisu spôsobu realizácie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podľa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chválenej žiadosti o NFP</w:t>
            </w:r>
            <w:r w:rsidRPr="00A43435">
              <w:rPr>
                <w:rFonts w:ascii="Arial" w:hAnsi="Arial" w:cs="Arial"/>
                <w:sz w:val="19"/>
                <w:szCs w:val="19"/>
              </w:rPr>
              <w:t>,</w:t>
            </w:r>
          </w:p>
        </w:tc>
      </w:tr>
      <w:tr w:rsidR="00C461E1" w:rsidRPr="00A43435" w14:paraId="3C100B6D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24431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2D4185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DB7B7B8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zmena majetkovo-právnych pomerov týkajúcich sa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redmetu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alebo súvisiacich s 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ealizáciou hlavných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v zmysle čl. 6 ods. 3 VZP,</w:t>
            </w:r>
          </w:p>
        </w:tc>
      </w:tr>
      <w:tr w:rsidR="00C461E1" w:rsidRPr="00A43435" w14:paraId="3DEBEABD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95748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E93188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C21F61F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priamo sa týkajúca iného spôsobu splnenia podmienky poskytnutia pr</w:t>
            </w:r>
            <w:r w:rsidR="00E55FD9">
              <w:rPr>
                <w:rFonts w:ascii="Arial" w:hAnsi="Arial" w:cs="Arial"/>
                <w:sz w:val="19"/>
                <w:szCs w:val="19"/>
              </w:rPr>
              <w:t>íspevku, ktorá sa podľa obsahu v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ýzvy vzťahuje aj na obdobie </w:t>
            </w:r>
            <w:r w:rsidR="00E55FD9">
              <w:rPr>
                <w:rFonts w:ascii="Arial" w:hAnsi="Arial" w:cs="Arial"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</w:t>
            </w:r>
            <w:r w:rsidR="00E55FD9">
              <w:rPr>
                <w:rFonts w:ascii="Arial" w:hAnsi="Arial" w:cs="Arial"/>
                <w:sz w:val="19"/>
                <w:szCs w:val="19"/>
              </w:rPr>
              <w:t>o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bdobie </w:t>
            </w:r>
            <w:r w:rsidR="00E55FD9">
              <w:rPr>
                <w:rFonts w:ascii="Arial" w:hAnsi="Arial" w:cs="Arial"/>
                <w:sz w:val="19"/>
                <w:szCs w:val="19"/>
              </w:rPr>
              <w:t>u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držateľnosti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>rojektu,</w:t>
            </w:r>
          </w:p>
        </w:tc>
      </w:tr>
      <w:tr w:rsidR="00C461E1" w:rsidRPr="00A43435" w14:paraId="0B7A4BE8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5739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E9928A8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4B98042" w14:textId="77777777" w:rsidR="00C461E1" w:rsidRPr="00A43435" w:rsidRDefault="00C461E1" w:rsidP="00C461E1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>zmena používaného systému financovania,</w:t>
            </w:r>
          </w:p>
        </w:tc>
      </w:tr>
      <w:tr w:rsidR="00C461E1" w:rsidRPr="00A43435" w14:paraId="297008D8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75879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DBEB45B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81A0649" w14:textId="77777777" w:rsidR="00C461E1" w:rsidRPr="00A43435" w:rsidRDefault="00C461E1" w:rsidP="00D45BB2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iná zmena, ktorá je ako významnejšia zmena označená v Zmluve o NFP, v Príručke pre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rijímateľa, alebo v inom Právnom dokumente</w:t>
            </w:r>
            <w:r w:rsidR="00D45BB2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</w:tbl>
    <w:p w14:paraId="4A1016A4" w14:textId="77777777" w:rsidR="00950FA7" w:rsidRDefault="00950FA7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:rsidDel="0057115D" w14:paraId="78CDE201" w14:textId="77777777" w:rsidTr="00FD7CBB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641790D" w14:textId="773C3848" w:rsidR="00FD7CB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3.</w:t>
            </w:r>
            <w:r w:rsidR="00FD7CB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</w:t>
            </w:r>
            <w:r w:rsidR="001D0A60">
              <w:rPr>
                <w:rFonts w:ascii="Arial" w:hAnsi="Arial" w:cs="Arial"/>
                <w:b/>
                <w:color w:val="FFFFFF"/>
                <w:sz w:val="19"/>
                <w:szCs w:val="19"/>
              </w:rPr>
              <w:t>č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del w:id="6" w:author="Autor">
              <w:r w:rsidR="00E55FD9" w:rsidDel="003122DF">
                <w:rPr>
                  <w:rFonts w:ascii="Arial" w:hAnsi="Arial" w:cs="Arial"/>
                  <w:b/>
                  <w:color w:val="FFFFFF"/>
                  <w:sz w:val="19"/>
                  <w:szCs w:val="19"/>
                </w:rPr>
                <w:delText>1</w:delText>
              </w:r>
            </w:del>
            <w:ins w:id="7" w:author="Autor">
              <w:r w:rsidR="003122DF">
                <w:rPr>
                  <w:rFonts w:ascii="Arial" w:hAnsi="Arial" w:cs="Arial"/>
                  <w:b/>
                  <w:color w:val="FFFFFF"/>
                  <w:sz w:val="19"/>
                  <w:szCs w:val="19"/>
                </w:rPr>
                <w:t>2</w:t>
              </w:r>
            </w:ins>
            <w:r w:rsidR="00B45336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4"/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CD1E5D" w:rsidRPr="008D3956" w:rsidDel="0057115D" w14:paraId="56D1F1AB" w14:textId="77777777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D642AFD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2782F5EE" w14:textId="77777777" w:rsidTr="00645222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310B15" w14:textId="77777777" w:rsidR="00CD1E5D" w:rsidRPr="008D3956" w:rsidRDefault="00A563DF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E55FD9">
              <w:rPr>
                <w:rFonts w:ascii="Arial" w:hAnsi="Arial" w:cs="Arial"/>
                <w:sz w:val="19"/>
                <w:szCs w:val="19"/>
              </w:rPr>
              <w:t xml:space="preserve">opíšte </w:t>
            </w:r>
            <w:r>
              <w:rPr>
                <w:rFonts w:ascii="Arial" w:hAnsi="Arial" w:cs="Arial"/>
                <w:sz w:val="19"/>
                <w:szCs w:val="19"/>
              </w:rPr>
              <w:t>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E55FD9">
              <w:rPr>
                <w:rFonts w:ascii="Arial" w:hAnsi="Arial" w:cs="Arial"/>
                <w:sz w:val="19"/>
                <w:szCs w:val="19"/>
              </w:rPr>
              <w:t>dôvodnite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 w:rsidR="001D0A60">
              <w:rPr>
                <w:rFonts w:ascii="Arial" w:hAnsi="Arial" w:cs="Arial"/>
                <w:sz w:val="19"/>
                <w:szCs w:val="19"/>
              </w:rPr>
              <w:t>splnenia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="001D0A60"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14:paraId="57763CD4" w14:textId="77777777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16202" w14:textId="77777777" w:rsidR="00645222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9B9C98F" w14:textId="77777777" w:rsidR="00645222" w:rsidRPr="008D3956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5487DEC3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6E086E99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 w:rsidR="00B4533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CD1E5D" w:rsidRPr="008D3956" w14:paraId="0B3B1405" w14:textId="77777777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14:paraId="7B79D05A" w14:textId="77777777" w:rsidR="00CD1E5D" w:rsidRPr="008D3956" w:rsidRDefault="001D0A60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14:paraId="2FD8C34A" w14:textId="77777777" w:rsidTr="00845574">
        <w:trPr>
          <w:trHeight w:val="111"/>
        </w:trPr>
        <w:tc>
          <w:tcPr>
            <w:tcW w:w="9316" w:type="dxa"/>
            <w:shd w:val="clear" w:color="auto" w:fill="FFFFFF"/>
          </w:tcPr>
          <w:p w14:paraId="747BB916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97886D0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12952492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29C8ACAD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Navrhované znenie</w:t>
            </w:r>
          </w:p>
        </w:tc>
      </w:tr>
      <w:tr w:rsidR="00CD1E5D" w:rsidRPr="008D3956" w14:paraId="25FF9104" w14:textId="77777777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14:paraId="7EA89F98" w14:textId="77777777" w:rsidR="00CD1E5D" w:rsidRPr="008D3956" w:rsidRDefault="001D0A60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nové navrhované znenie Zmluvy o NFP, </w:t>
            </w:r>
            <w:r w:rsidR="00B45336">
              <w:rPr>
                <w:rFonts w:ascii="Arial" w:hAnsi="Arial" w:cs="Arial"/>
                <w:sz w:val="19"/>
                <w:szCs w:val="19"/>
              </w:rPr>
              <w:t xml:space="preserve">ako  ho </w:t>
            </w:r>
            <w:r>
              <w:rPr>
                <w:rFonts w:ascii="Arial" w:hAnsi="Arial" w:cs="Arial"/>
                <w:sz w:val="19"/>
                <w:szCs w:val="19"/>
              </w:rPr>
              <w:t xml:space="preserve">požadujete touto žiadosťou o zmenu zmeniť. Ak sa majú touto žiadosťou o zmenu zmeniť príslušné prílohy Zmluvy o NFP, uveďte novú navrhovanú prílohu, resp. jej príslušný text, alebo jej </w:t>
            </w:r>
            <w:r w:rsidR="00B45336">
              <w:rPr>
                <w:rFonts w:ascii="Arial" w:hAnsi="Arial" w:cs="Arial"/>
                <w:sz w:val="19"/>
                <w:szCs w:val="19"/>
              </w:rPr>
              <w:t>novú navrhovanú</w:t>
            </w:r>
            <w:r>
              <w:rPr>
                <w:rFonts w:ascii="Arial" w:hAnsi="Arial" w:cs="Arial"/>
                <w:sz w:val="19"/>
                <w:szCs w:val="19"/>
              </w:rPr>
              <w:t xml:space="preserve"> tabuľku.</w:t>
            </w:r>
          </w:p>
        </w:tc>
      </w:tr>
      <w:tr w:rsidR="00645222" w:rsidRPr="008D3956" w14:paraId="6FD54B71" w14:textId="77777777" w:rsidTr="00845574">
        <w:trPr>
          <w:trHeight w:val="111"/>
        </w:trPr>
        <w:tc>
          <w:tcPr>
            <w:tcW w:w="9316" w:type="dxa"/>
            <w:shd w:val="clear" w:color="auto" w:fill="FFFFFF"/>
          </w:tcPr>
          <w:p w14:paraId="586B1799" w14:textId="77777777"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1F753DEC" w14:textId="77777777"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4BC1D8B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1FC64221" w14:textId="77777777" w:rsidR="00B745BC" w:rsidRPr="00B745BC" w:rsidRDefault="00B745BC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13E39D4B" w14:textId="77777777" w:rsidR="00CD1E5D" w:rsidRPr="00A91BCC" w:rsidRDefault="00B745BC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Ex-post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0F38CB" w:rsidRPr="000C0EC2" w14:paraId="4F169D7A" w14:textId="77777777" w:rsidTr="007B17A9">
        <w:tc>
          <w:tcPr>
            <w:tcW w:w="9351" w:type="dxa"/>
            <w:gridSpan w:val="2"/>
            <w:shd w:val="clear" w:color="auto" w:fill="92D050"/>
          </w:tcPr>
          <w:p w14:paraId="1E160DA8" w14:textId="77777777" w:rsidR="000F38CB" w:rsidRPr="000C0EC2" w:rsidRDefault="000F38CB" w:rsidP="000F38CB">
            <w:pPr>
              <w:jc w:val="both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4. 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post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8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VZP k Zmluve o NFP</w:t>
            </w:r>
            <w:r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6"/>
            </w:r>
          </w:p>
        </w:tc>
      </w:tr>
      <w:tr w:rsidR="00B745BC" w:rsidRPr="00A43435" w14:paraId="567E65E3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42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1A43B0C" w14:textId="77777777"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0479FA2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rečerpanie v rámci jednej zo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kupín výdavkov v rozsahu väčšom ako 15 % kumulatívne na túto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kupinu výdavkov za celú dobu </w:t>
            </w:r>
            <w:r w:rsidR="00B745BC">
              <w:rPr>
                <w:rFonts w:ascii="Arial" w:hAnsi="Arial" w:cs="Arial"/>
                <w:sz w:val="19"/>
                <w:szCs w:val="19"/>
              </w:rPr>
              <w:t>r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ealizácie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rojektu</w:t>
            </w:r>
            <w:r>
              <w:rPr>
                <w:rFonts w:ascii="Arial" w:hAnsi="Arial" w:cs="Arial"/>
                <w:sz w:val="19"/>
                <w:szCs w:val="19"/>
              </w:rPr>
              <w:t>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14:paraId="15976E21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69519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A178663" w14:textId="77777777"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038B646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dchýlka v rozpočte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týkajúca sa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okrem zníženia výšky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ak takéto zníženie nemá vplyv na dosiahnutie cieľa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podľa čl. 2 ods. 2.2 </w:t>
            </w:r>
            <w:r w:rsidR="00B745BC">
              <w:rPr>
                <w:rFonts w:ascii="Arial" w:hAnsi="Arial" w:cs="Arial"/>
                <w:sz w:val="19"/>
                <w:szCs w:val="19"/>
              </w:rPr>
              <w:t>Z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mluvy</w:t>
            </w:r>
            <w:r>
              <w:rPr>
                <w:rFonts w:ascii="Arial" w:hAnsi="Arial" w:cs="Arial"/>
                <w:sz w:val="19"/>
                <w:szCs w:val="19"/>
              </w:rPr>
              <w:t xml:space="preserve"> o NFP,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14:paraId="4FE3CE59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942912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D68AFFE" w14:textId="77777777" w:rsidR="00B745BC" w:rsidRDefault="00B745BC" w:rsidP="00491E83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434927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d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oplnenie novej </w:t>
            </w:r>
            <w:r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kupiny výdavkov a/alebo </w:t>
            </w:r>
            <w:r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ktivity, ktorá je oprávnená v zmysle </w:t>
            </w:r>
            <w:r>
              <w:rPr>
                <w:rFonts w:ascii="Arial" w:hAnsi="Arial" w:cs="Arial"/>
                <w:bCs/>
                <w:sz w:val="19"/>
                <w:szCs w:val="19"/>
              </w:rPr>
              <w:t>v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>ýzvy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na predkladanie ŽoNFP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</w:p>
        </w:tc>
      </w:tr>
    </w:tbl>
    <w:p w14:paraId="7170147B" w14:textId="77777777" w:rsidR="00180050" w:rsidRDefault="00180050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C642B" w:rsidRPr="00845574" w:rsidDel="0057115D" w14:paraId="58B4E29C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3CE9EF4" w14:textId="49792276" w:rsidR="00BC642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5.</w:t>
            </w:r>
            <w:r w:rsidR="00BC642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č. </w:t>
            </w:r>
            <w:del w:id="8" w:author="Autor">
              <w:r w:rsidR="00BC642B" w:rsidDel="003122DF">
                <w:rPr>
                  <w:rFonts w:ascii="Arial" w:hAnsi="Arial" w:cs="Arial"/>
                  <w:b/>
                  <w:color w:val="FFFFFF"/>
                  <w:sz w:val="19"/>
                  <w:szCs w:val="19"/>
                </w:rPr>
                <w:delText>3</w:delText>
              </w:r>
            </w:del>
            <w:ins w:id="9" w:author="Autor">
              <w:r w:rsidR="003122DF">
                <w:rPr>
                  <w:rFonts w:ascii="Arial" w:hAnsi="Arial" w:cs="Arial"/>
                  <w:b/>
                  <w:color w:val="FFFFFF"/>
                  <w:sz w:val="19"/>
                  <w:szCs w:val="19"/>
                </w:rPr>
                <w:t>4</w:t>
              </w:r>
            </w:ins>
            <w:r w:rsidR="00BC642B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7"/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BC642B" w:rsidRPr="008D3956" w:rsidDel="0057115D" w14:paraId="2B0F05DC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667123" w14:textId="77777777" w:rsidR="00BC642B" w:rsidRPr="008D3956" w:rsidDel="0057115D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BC642B" w:rsidRPr="008D3956" w14:paraId="680BE79D" w14:textId="77777777" w:rsidTr="0064522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60A0F6" w14:textId="77777777"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>opíšte 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>
              <w:rPr>
                <w:rFonts w:ascii="Arial" w:hAnsi="Arial" w:cs="Arial"/>
                <w:sz w:val="19"/>
                <w:szCs w:val="19"/>
              </w:rPr>
              <w:t xml:space="preserve"> Zdôvodnite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>
              <w:rPr>
                <w:rFonts w:ascii="Arial" w:hAnsi="Arial" w:cs="Arial"/>
                <w:sz w:val="19"/>
                <w:szCs w:val="19"/>
              </w:rPr>
              <w:t>splnenia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14:paraId="2A0E47D3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161C1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4CFFC49" w14:textId="77777777" w:rsidR="00645222" w:rsidRPr="008D3956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14:paraId="1A200852" w14:textId="77777777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14:paraId="00E63230" w14:textId="77777777"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</w:tr>
      <w:tr w:rsidR="00BC642B" w:rsidRPr="008D3956" w14:paraId="4E64A9B9" w14:textId="77777777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14:paraId="59EC040F" w14:textId="77777777"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14:paraId="3347E7F1" w14:textId="77777777" w:rsidTr="002E3E52">
        <w:trPr>
          <w:trHeight w:val="111"/>
        </w:trPr>
        <w:tc>
          <w:tcPr>
            <w:tcW w:w="9209" w:type="dxa"/>
            <w:shd w:val="clear" w:color="auto" w:fill="FFFFFF"/>
          </w:tcPr>
          <w:p w14:paraId="06D00084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74B0876A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14:paraId="716F74EE" w14:textId="77777777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14:paraId="6899DAE5" w14:textId="77777777"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Navrhované znenie</w:t>
            </w:r>
          </w:p>
        </w:tc>
      </w:tr>
      <w:tr w:rsidR="00BC642B" w:rsidRPr="008D3956" w14:paraId="18A9735B" w14:textId="77777777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14:paraId="5BE5C452" w14:textId="77777777" w:rsidR="002E3E52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nové navrhované znenie Zmluvy o NFP, ako  ho požadujete touto žiadosťou o zmenu zmeniť. Ak sa majú touto žiadosťou o zmenu zmeniť príslušné prílohy Zmluvy o NFP, uveďte novú navrhovanú prílohu, resp. jej príslušný text, alebo jej novú navrhovanú tabuľku.</w:t>
            </w:r>
            <w:r w:rsidR="00EC61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E3E52">
              <w:rPr>
                <w:rFonts w:ascii="Arial" w:hAnsi="Arial" w:cs="Arial"/>
                <w:sz w:val="19"/>
                <w:szCs w:val="19"/>
              </w:rPr>
              <w:t>Vyplňte aj nižšie uvedenú tabuľku zmeny rozpočtu projektu.</w:t>
            </w:r>
          </w:p>
        </w:tc>
      </w:tr>
      <w:tr w:rsidR="00645222" w:rsidRPr="008D3956" w14:paraId="7E83640F" w14:textId="77777777" w:rsidTr="002E3E52">
        <w:trPr>
          <w:trHeight w:val="111"/>
        </w:trPr>
        <w:tc>
          <w:tcPr>
            <w:tcW w:w="9209" w:type="dxa"/>
            <w:shd w:val="clear" w:color="auto" w:fill="FFFFFF"/>
          </w:tcPr>
          <w:p w14:paraId="37BB1D4F" w14:textId="77777777"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14:paraId="206042D5" w14:textId="77777777"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14:paraId="27F0A4C5" w14:textId="77777777"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Presun alokácie rozpočtu projektu medzi skupin</w:t>
            </w:r>
            <w:r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ami</w:t>
            </w: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 xml:space="preserve"> výdavkov</w:t>
            </w:r>
          </w:p>
          <w:p w14:paraId="55EDE6AB" w14:textId="77777777"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</w:p>
          <w:tbl>
            <w:tblPr>
              <w:tblW w:w="9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819"/>
              <w:gridCol w:w="1819"/>
              <w:gridCol w:w="1819"/>
              <w:gridCol w:w="1819"/>
            </w:tblGrid>
            <w:tr w:rsidR="00491AD3" w:rsidRPr="008D3956" w14:paraId="359F6F66" w14:textId="77777777" w:rsidTr="00D21D16">
              <w:trPr>
                <w:trHeight w:val="482"/>
              </w:trPr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2B70471" w14:textId="77777777" w:rsidR="00491AD3" w:rsidRPr="00F25F28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Skupina výdavkov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232201E" w14:textId="77777777" w:rsidR="00491AD3" w:rsidRPr="002E3E52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 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 </w:t>
                  </w: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pôvodný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806FA29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  <w:p w14:paraId="7EB7D9DF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návrh zmeny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E2E3E30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Rozdiel</w:t>
                  </w:r>
                </w:p>
                <w:p w14:paraId="7F14B324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8296815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Výška zmeny</w:t>
                  </w:r>
                </w:p>
                <w:p w14:paraId="478ADF25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%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)</w:t>
                  </w:r>
                </w:p>
              </w:tc>
            </w:tr>
            <w:tr w:rsidR="00491AD3" w:rsidRPr="008D3956" w14:paraId="273FC5C5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4081778B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1D3E105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86C4844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B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D1D5588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C = B – 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96733ED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D = (B-A)/A*100</w:t>
                  </w:r>
                </w:p>
              </w:tc>
            </w:tr>
            <w:tr w:rsidR="00491AD3" w:rsidRPr="008D3956" w14:paraId="1A0B236E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492D2A8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86ACC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5DFF0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CCD22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66E1E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06414F4D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5B0515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ED378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35817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75EB8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99621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383E493A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28BF240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93A59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02B8B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34AB6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61271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08474C68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88BF72F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Spolu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9699FF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9E8FE5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03303C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35E6B4D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</w:tr>
          </w:tbl>
          <w:p w14:paraId="324AE6C2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A28D83" w14:textId="77777777" w:rsidR="00CD1E5D" w:rsidRPr="008D3956" w:rsidRDefault="00CD1E5D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CD1E5D" w:rsidRPr="008D3956" w14:paraId="4F8ABAD5" w14:textId="77777777" w:rsidTr="00A91BCC">
        <w:tc>
          <w:tcPr>
            <w:tcW w:w="9351" w:type="dxa"/>
            <w:shd w:val="clear" w:color="auto" w:fill="92D050"/>
          </w:tcPr>
          <w:p w14:paraId="241B8A06" w14:textId="77777777" w:rsidR="00CD1E5D" w:rsidRPr="008D3956" w:rsidRDefault="00A91BCC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6</w:t>
            </w:r>
            <w:r w:rsidR="000F38CB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CD1E5D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CD1E5D" w:rsidRPr="008D3956" w14:paraId="19475AE2" w14:textId="77777777" w:rsidTr="00A91BCC">
        <w:tc>
          <w:tcPr>
            <w:tcW w:w="9351" w:type="dxa"/>
          </w:tcPr>
          <w:p w14:paraId="182E4F21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439E5EFC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14:paraId="2DAEB3A7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14:paraId="222ED9CC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7A662F90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14:paraId="3D3B99F4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28DFC2F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0C10690D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6C9AC042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07CE8816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1764DFE" w14:textId="77777777" w:rsidR="00CD1E5D" w:rsidRDefault="00CD1E5D" w:rsidP="00CD1E5D">
      <w:pPr>
        <w:rPr>
          <w:rFonts w:ascii="Arial" w:hAnsi="Arial" w:cs="Arial"/>
          <w:vanish/>
          <w:sz w:val="19"/>
          <w:szCs w:val="19"/>
        </w:rPr>
      </w:pPr>
    </w:p>
    <w:p w14:paraId="129AE477" w14:textId="77777777" w:rsidR="00F25F28" w:rsidRPr="008D3956" w:rsidRDefault="00F25F28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47"/>
      </w:tblGrid>
      <w:tr w:rsidR="00A91BCC" w:rsidRPr="00A91BCC" w14:paraId="0FB3B9AE" w14:textId="77777777" w:rsidTr="00A91BCC">
        <w:tc>
          <w:tcPr>
            <w:tcW w:w="9351" w:type="dxa"/>
            <w:gridSpan w:val="2"/>
            <w:shd w:val="clear" w:color="auto" w:fill="92D050"/>
          </w:tcPr>
          <w:p w14:paraId="5B3B5EE1" w14:textId="77777777" w:rsidR="00CD1E5D" w:rsidRPr="00A91BCC" w:rsidRDefault="00A91BCC" w:rsidP="00845574">
            <w:pPr>
              <w:ind w:left="180" w:hanging="180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7. </w:t>
            </w:r>
            <w:r w:rsidR="00CD1E5D" w:rsidRPr="00A91BC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 k žiadosti o povolenie vykonania zmeny v Zmluve o NFP</w:t>
            </w:r>
            <w:r w:rsidR="00CD1E5D" w:rsidRPr="00A91BCC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 w:val="19"/>
                <w:szCs w:val="19"/>
              </w:rPr>
              <w:footnoteReference w:id="9"/>
            </w:r>
          </w:p>
        </w:tc>
      </w:tr>
      <w:tr w:rsidR="00CD1E5D" w:rsidRPr="008D3956" w14:paraId="2770373F" w14:textId="77777777" w:rsidTr="00A91BCC">
        <w:tc>
          <w:tcPr>
            <w:tcW w:w="704" w:type="dxa"/>
            <w:shd w:val="clear" w:color="auto" w:fill="F2F2F2" w:themeFill="background1" w:themeFillShade="F2"/>
          </w:tcPr>
          <w:p w14:paraId="7CE6F6D0" w14:textId="77777777" w:rsidR="00CD1E5D" w:rsidRPr="008D3956" w:rsidRDefault="00CD1E5D" w:rsidP="008455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P.</w:t>
            </w:r>
            <w:r w:rsidR="002E3E5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D3956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47" w:type="dxa"/>
            <w:shd w:val="clear" w:color="auto" w:fill="F2F2F2" w:themeFill="background1" w:themeFillShade="F2"/>
          </w:tcPr>
          <w:p w14:paraId="43978904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053DC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053DCB" w:rsidRPr="008D3956" w14:paraId="02FD8A3B" w14:textId="77777777" w:rsidTr="00A91BCC">
        <w:tc>
          <w:tcPr>
            <w:tcW w:w="704" w:type="dxa"/>
          </w:tcPr>
          <w:p w14:paraId="170428BB" w14:textId="77777777" w:rsidR="00053DCB" w:rsidRPr="008D3956" w:rsidRDefault="00053DCB" w:rsidP="00053DC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47" w:type="dxa"/>
          </w:tcPr>
          <w:p w14:paraId="159B544B" w14:textId="77777777" w:rsidR="00053DCB" w:rsidRPr="0049347E" w:rsidRDefault="00053DCB" w:rsidP="00053D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Rozpočet vyplývajúci zo zmeny zmluvy s dodávateľom vo formáte MS Excel</w:t>
            </w:r>
          </w:p>
        </w:tc>
      </w:tr>
      <w:tr w:rsidR="00B8595A" w:rsidRPr="008D3956" w14:paraId="7B5A0C68" w14:textId="77777777" w:rsidTr="00A91BCC">
        <w:tc>
          <w:tcPr>
            <w:tcW w:w="704" w:type="dxa"/>
          </w:tcPr>
          <w:p w14:paraId="53ACA9C3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47" w:type="dxa"/>
          </w:tcPr>
          <w:p w14:paraId="21F97DC1" w14:textId="77777777"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Nová/zmenená projektová dokumentácia a súčasne súhlas projektanta so zmenou projektovej dokumentácie, súhlas stavebného dozoru, vyjadrenie statika</w:t>
            </w:r>
          </w:p>
        </w:tc>
      </w:tr>
      <w:tr w:rsidR="00B8595A" w:rsidRPr="008D3956" w14:paraId="665138C2" w14:textId="77777777" w:rsidTr="00A91BCC">
        <w:tc>
          <w:tcPr>
            <w:tcW w:w="704" w:type="dxa"/>
          </w:tcPr>
          <w:p w14:paraId="489AF3EE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47" w:type="dxa"/>
          </w:tcPr>
          <w:p w14:paraId="7B8CDEEE" w14:textId="77777777" w:rsidR="00B8595A" w:rsidRPr="0049347E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Pr="00053DCB">
              <w:rPr>
                <w:rFonts w:ascii="Arial" w:hAnsi="Arial" w:cs="Arial"/>
                <w:sz w:val="19"/>
                <w:szCs w:val="19"/>
              </w:rPr>
              <w:t xml:space="preserve">dborné stanovisko relevantnej inštitúcie/osoby (napr. dodávateľa tovarov/prác alebo služieb) potvrdzujúce opodstatnenosť zmeny </w:t>
            </w:r>
            <w:r>
              <w:rPr>
                <w:rFonts w:ascii="Arial" w:hAnsi="Arial" w:cs="Arial"/>
                <w:sz w:val="19"/>
                <w:szCs w:val="19"/>
              </w:rPr>
              <w:t>Zmluvy o NFP</w:t>
            </w:r>
          </w:p>
        </w:tc>
      </w:tr>
      <w:tr w:rsidR="00B8595A" w:rsidRPr="008D3956" w14:paraId="34CEAE3D" w14:textId="77777777" w:rsidTr="00A91BCC">
        <w:tc>
          <w:tcPr>
            <w:tcW w:w="704" w:type="dxa"/>
          </w:tcPr>
          <w:p w14:paraId="54FB64AF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8D395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647" w:type="dxa"/>
          </w:tcPr>
          <w:p w14:paraId="4B52713A" w14:textId="77777777" w:rsidR="00B8595A" w:rsidRPr="008D3956" w:rsidRDefault="00B8595A" w:rsidP="00B8595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Ď</w:t>
            </w:r>
            <w:r w:rsidRPr="00053DCB">
              <w:rPr>
                <w:rFonts w:ascii="Arial" w:hAnsi="Arial" w:cs="Arial"/>
                <w:sz w:val="19"/>
                <w:szCs w:val="19"/>
              </w:rPr>
              <w:t>alšia požadovaná dokumentácia podľa charakteru zmeny (napr. dokumentácia pri schvaľovaní žiadosti o zmenu v zmluve so zhotoviteľom</w:t>
            </w:r>
            <w:r>
              <w:rPr>
                <w:rFonts w:ascii="Arial" w:hAnsi="Arial" w:cs="Arial"/>
                <w:sz w:val="19"/>
                <w:szCs w:val="19"/>
              </w:rPr>
              <w:t>, dokumentácia k zmene prijímateľa/partnera</w:t>
            </w:r>
            <w:r w:rsidRPr="00053DCB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14:paraId="3CC497A7" w14:textId="77777777" w:rsidTr="00A91BCC">
        <w:tc>
          <w:tcPr>
            <w:tcW w:w="704" w:type="dxa"/>
          </w:tcPr>
          <w:p w14:paraId="77FF30C6" w14:textId="77777777"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47" w:type="dxa"/>
          </w:tcPr>
          <w:p w14:paraId="13FF1B3C" w14:textId="77777777" w:rsidR="00B8595A" w:rsidRPr="008D3956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Upravená časť Zmluvy o NFP </w:t>
            </w:r>
            <w:r w:rsidRPr="005228CD">
              <w:rPr>
                <w:rFonts w:ascii="Arial" w:hAnsi="Arial" w:cs="Arial"/>
                <w:sz w:val="19"/>
                <w:szCs w:val="19"/>
              </w:rPr>
              <w:t>(napr. rozpočet realizácie jednotlivých aktivít</w:t>
            </w:r>
            <w:r>
              <w:rPr>
                <w:rFonts w:ascii="Arial" w:hAnsi="Arial" w:cs="Arial"/>
                <w:sz w:val="19"/>
                <w:szCs w:val="19"/>
              </w:rPr>
              <w:t xml:space="preserve"> vo formáte MS Excel s vyznačením zmien</w:t>
            </w:r>
            <w:r w:rsidRPr="005228CD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14:paraId="10EE2C3C" w14:textId="77777777" w:rsidTr="00A91BCC">
        <w:tc>
          <w:tcPr>
            <w:tcW w:w="704" w:type="dxa"/>
          </w:tcPr>
          <w:p w14:paraId="5CFAA6C0" w14:textId="77777777"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47" w:type="dxa"/>
          </w:tcPr>
          <w:p w14:paraId="16DBFFB9" w14:textId="77777777"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C23ACFA" w14:textId="77777777" w:rsidR="00FA70AB" w:rsidRPr="008D3956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 </w:t>
      </w:r>
    </w:p>
    <w:sectPr w:rsidR="00FA70AB" w:rsidRPr="008D3956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2D377" w14:textId="77777777" w:rsidR="00351E79" w:rsidRDefault="00351E79">
      <w:r>
        <w:separator/>
      </w:r>
    </w:p>
  </w:endnote>
  <w:endnote w:type="continuationSeparator" w:id="0">
    <w:p w14:paraId="10903642" w14:textId="77777777" w:rsidR="00351E79" w:rsidRDefault="0035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B810" w14:textId="77777777" w:rsidR="004B5DDA" w:rsidRDefault="004B5DD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FEC17CD" w14:textId="77777777" w:rsidR="004B5DDA" w:rsidRDefault="004B5DD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F3DC7" w14:textId="77777777" w:rsidR="004B5DDA" w:rsidRPr="00587A09" w:rsidRDefault="004B5DDA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2705E9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49F46" w14:textId="77777777" w:rsidR="00351E79" w:rsidRDefault="00351E79">
      <w:r>
        <w:separator/>
      </w:r>
    </w:p>
  </w:footnote>
  <w:footnote w:type="continuationSeparator" w:id="0">
    <w:p w14:paraId="3568915F" w14:textId="77777777" w:rsidR="00351E79" w:rsidRDefault="00351E79">
      <w:r>
        <w:continuationSeparator/>
      </w:r>
    </w:p>
  </w:footnote>
  <w:footnote w:id="1">
    <w:p w14:paraId="1C3A0107" w14:textId="7777777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</w:t>
      </w:r>
      <w:r w:rsidRPr="008D3956">
        <w:rPr>
          <w:rFonts w:ascii="Arial" w:hAnsi="Arial" w:cs="Arial"/>
          <w:sz w:val="16"/>
          <w:szCs w:val="16"/>
        </w:rPr>
        <w:t xml:space="preserve"> číslo a názov Špecifického cieľa</w:t>
      </w:r>
    </w:p>
  </w:footnote>
  <w:footnote w:id="2">
    <w:p w14:paraId="784637EA" w14:textId="7777777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Fonts w:ascii="Arial" w:hAnsi="Arial" w:cs="Arial"/>
        </w:rPr>
        <w:t xml:space="preserve"> </w:t>
      </w:r>
      <w:proofErr w:type="spellStart"/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ďter</w:t>
      </w:r>
      <w:proofErr w:type="spellEnd"/>
      <w:r w:rsidRPr="008D3956">
        <w:rPr>
          <w:rFonts w:ascii="Arial" w:hAnsi="Arial" w:cs="Arial"/>
          <w:sz w:val="16"/>
          <w:szCs w:val="16"/>
        </w:rPr>
        <w:t xml:space="preserve"> číslo a názov Opatrenia</w:t>
      </w:r>
    </w:p>
  </w:footnote>
  <w:footnote w:id="3">
    <w:p w14:paraId="38DC0C10" w14:textId="77777777" w:rsidR="008D270C" w:rsidRPr="00C461E1" w:rsidRDefault="008D270C" w:rsidP="00C461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proofErr w:type="spellStart"/>
      <w:r w:rsidRPr="00C461E1">
        <w:rPr>
          <w:rFonts w:ascii="Arial" w:hAnsi="Arial" w:cs="Arial"/>
          <w:sz w:val="16"/>
          <w:szCs w:val="16"/>
        </w:rPr>
        <w:t>ante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významnejšej zmeny podľa č. 16 ods. 12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 xml:space="preserve">č. </w:t>
      </w:r>
      <w:r w:rsidR="000F38C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6CC7859F" w14:textId="77777777" w:rsidR="004B5DDA" w:rsidRPr="00B45336" w:rsidRDefault="004B5DDA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Skopírujte príslušné písmeno a názov zmeny </w:t>
      </w:r>
      <w:r w:rsidR="00F25F28">
        <w:rPr>
          <w:rFonts w:ascii="Arial" w:hAnsi="Arial" w:cs="Arial"/>
          <w:sz w:val="16"/>
          <w:szCs w:val="16"/>
        </w:rPr>
        <w:t>z</w:t>
      </w:r>
      <w:r w:rsidRPr="00B45336">
        <w:rPr>
          <w:rFonts w:ascii="Arial" w:hAnsi="Arial" w:cs="Arial"/>
          <w:sz w:val="16"/>
          <w:szCs w:val="16"/>
        </w:rPr>
        <w:t xml:space="preserve"> tabuľky č. </w:t>
      </w:r>
      <w:r w:rsidR="000F38CB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5">
    <w:p w14:paraId="3D5E0D5D" w14:textId="77777777" w:rsidR="004B5DDA" w:rsidRPr="00B45336" w:rsidRDefault="004B5DDA" w:rsidP="00B4533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6">
    <w:p w14:paraId="5C337223" w14:textId="77777777" w:rsidR="000F38CB" w:rsidRPr="00C461E1" w:rsidRDefault="000F38CB" w:rsidP="00B745B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r>
        <w:rPr>
          <w:rFonts w:ascii="Arial" w:hAnsi="Arial" w:cs="Arial"/>
          <w:sz w:val="16"/>
          <w:szCs w:val="16"/>
        </w:rPr>
        <w:t>post</w:t>
      </w:r>
      <w:r w:rsidRPr="00C461E1">
        <w:rPr>
          <w:rFonts w:ascii="Arial" w:hAnsi="Arial" w:cs="Arial"/>
          <w:sz w:val="16"/>
          <w:szCs w:val="16"/>
        </w:rPr>
        <w:t xml:space="preserve"> významnejšej zmeny podľa č. 16 ods. 1</w:t>
      </w:r>
      <w:r>
        <w:rPr>
          <w:rFonts w:ascii="Arial" w:hAnsi="Arial" w:cs="Arial"/>
          <w:sz w:val="16"/>
          <w:szCs w:val="16"/>
        </w:rPr>
        <w:t>8</w:t>
      </w:r>
      <w:r w:rsidRPr="00C461E1">
        <w:rPr>
          <w:rFonts w:ascii="Arial" w:hAnsi="Arial" w:cs="Arial"/>
          <w:sz w:val="16"/>
          <w:szCs w:val="16"/>
        </w:rPr>
        <w:t xml:space="preserve">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č. 5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>č. 5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7">
    <w:p w14:paraId="3CAEA240" w14:textId="77777777" w:rsidR="00BC642B" w:rsidRPr="00B45336" w:rsidRDefault="00BC642B" w:rsidP="00BC642B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Skopírujte príslušné písmeno a názov zmeny </w:t>
      </w:r>
      <w:r w:rsidR="00F25F28">
        <w:rPr>
          <w:rFonts w:ascii="Arial" w:hAnsi="Arial" w:cs="Arial"/>
          <w:sz w:val="16"/>
          <w:szCs w:val="16"/>
        </w:rPr>
        <w:t xml:space="preserve">z </w:t>
      </w:r>
      <w:r w:rsidRPr="00B45336">
        <w:rPr>
          <w:rFonts w:ascii="Arial" w:hAnsi="Arial" w:cs="Arial"/>
          <w:sz w:val="16"/>
          <w:szCs w:val="16"/>
        </w:rPr>
        <w:t xml:space="preserve">tabuľky č. </w:t>
      </w:r>
      <w:r w:rsidR="000F38CB">
        <w:rPr>
          <w:rFonts w:ascii="Arial" w:hAnsi="Arial" w:cs="Arial"/>
          <w:sz w:val="16"/>
          <w:szCs w:val="16"/>
        </w:rPr>
        <w:t>4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8">
    <w:p w14:paraId="12933C8E" w14:textId="77777777" w:rsidR="00BC642B" w:rsidRPr="00B45336" w:rsidRDefault="00BC642B" w:rsidP="00BC642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5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9">
    <w:p w14:paraId="3586DC1E" w14:textId="77777777" w:rsidR="004B5DDA" w:rsidRPr="00F25F28" w:rsidRDefault="004B5DDA" w:rsidP="00CD1E5D">
      <w:pPr>
        <w:pStyle w:val="Textpoznmkypodiarou"/>
        <w:rPr>
          <w:rFonts w:ascii="Arial" w:hAnsi="Arial" w:cs="Arial"/>
          <w:sz w:val="16"/>
          <w:szCs w:val="16"/>
        </w:rPr>
      </w:pPr>
      <w:r w:rsidRPr="00F25F28">
        <w:rPr>
          <w:rStyle w:val="Odkaznapoznmkupodiarou"/>
          <w:rFonts w:ascii="Arial" w:hAnsi="Arial" w:cs="Arial"/>
          <w:sz w:val="16"/>
          <w:szCs w:val="16"/>
        </w:rPr>
        <w:footnoteRef/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>U</w:t>
      </w:r>
      <w:r w:rsidRPr="00F25F28">
        <w:rPr>
          <w:rFonts w:ascii="Arial" w:hAnsi="Arial" w:cs="Arial"/>
          <w:sz w:val="16"/>
          <w:szCs w:val="16"/>
        </w:rPr>
        <w:t>ve</w:t>
      </w:r>
      <w:r w:rsidR="00D66A51">
        <w:rPr>
          <w:rFonts w:ascii="Arial" w:hAnsi="Arial" w:cs="Arial"/>
          <w:sz w:val="16"/>
          <w:szCs w:val="16"/>
        </w:rPr>
        <w:t>ďte</w:t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 xml:space="preserve">všetky </w:t>
      </w:r>
      <w:r w:rsidRPr="00F25F28">
        <w:rPr>
          <w:rFonts w:ascii="Arial" w:hAnsi="Arial" w:cs="Arial"/>
          <w:sz w:val="16"/>
          <w:szCs w:val="16"/>
        </w:rPr>
        <w:t>relevantné prílohy, ktoré prikladá</w:t>
      </w:r>
      <w:r w:rsidR="00F25F28">
        <w:rPr>
          <w:rFonts w:ascii="Arial" w:hAnsi="Arial" w:cs="Arial"/>
          <w:sz w:val="16"/>
          <w:szCs w:val="16"/>
        </w:rPr>
        <w:t>te</w:t>
      </w:r>
      <w:r w:rsidRPr="00F25F28">
        <w:rPr>
          <w:rFonts w:ascii="Arial" w:hAnsi="Arial" w:cs="Arial"/>
          <w:sz w:val="16"/>
          <w:szCs w:val="16"/>
        </w:rPr>
        <w:t xml:space="preserve"> k</w:t>
      </w:r>
      <w:r w:rsidR="00F25F28">
        <w:rPr>
          <w:rFonts w:ascii="Arial" w:hAnsi="Arial" w:cs="Arial"/>
          <w:sz w:val="16"/>
          <w:szCs w:val="16"/>
        </w:rPr>
        <w:t> </w:t>
      </w:r>
      <w:r w:rsidRPr="00F25F28">
        <w:rPr>
          <w:rFonts w:ascii="Arial" w:hAnsi="Arial" w:cs="Arial"/>
          <w:sz w:val="16"/>
          <w:szCs w:val="16"/>
        </w:rPr>
        <w:t>žiadost</w:t>
      </w:r>
      <w:r w:rsidR="00F25F28">
        <w:rPr>
          <w:rFonts w:ascii="Arial" w:hAnsi="Arial" w:cs="Arial"/>
          <w:sz w:val="16"/>
          <w:szCs w:val="16"/>
        </w:rPr>
        <w:t>i o zmenu</w:t>
      </w:r>
      <w:r w:rsidRPr="00F25F28">
        <w:rPr>
          <w:rFonts w:ascii="Arial" w:hAnsi="Arial" w:cs="Arial"/>
          <w:sz w:val="16"/>
          <w:szCs w:val="16"/>
        </w:rPr>
        <w:t>.</w:t>
      </w:r>
    </w:p>
  </w:footnote>
  <w:footnote w:id="10">
    <w:p w14:paraId="11B73E26" w14:textId="77777777" w:rsidR="00053DCB" w:rsidRPr="005228CD" w:rsidRDefault="00053DCB" w:rsidP="00053DC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Uvedené názvy príloh sú uvedené </w:t>
      </w:r>
      <w:r w:rsidR="00A91BCC">
        <w:rPr>
          <w:rFonts w:ascii="Arial" w:hAnsi="Arial" w:cs="Arial"/>
          <w:sz w:val="16"/>
          <w:szCs w:val="16"/>
        </w:rPr>
        <w:t>ako príklad</w:t>
      </w:r>
      <w:r w:rsidR="002705E9">
        <w:rPr>
          <w:rFonts w:ascii="Arial" w:hAnsi="Arial" w:cs="Arial"/>
          <w:sz w:val="16"/>
          <w:szCs w:val="16"/>
        </w:rP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a závisia od predmetu </w:t>
      </w:r>
      <w:r>
        <w:rPr>
          <w:rFonts w:ascii="Arial" w:hAnsi="Arial" w:cs="Arial"/>
          <w:sz w:val="16"/>
          <w:szCs w:val="16"/>
        </w:rPr>
        <w:t>významnejšej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  <w:p w14:paraId="3DD7E3B7" w14:textId="77777777" w:rsidR="00053DCB" w:rsidRDefault="00053DCB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16A87" w14:textId="77777777" w:rsidR="004B5DDA" w:rsidRPr="00791F05" w:rsidRDefault="00791F05" w:rsidP="00791F05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779B046B" wp14:editId="1144D78E">
          <wp:extent cx="5840627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2832" cy="579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14:paraId="66E06B32" w14:textId="77777777" w:rsidR="004B5DDA" w:rsidRPr="00564B81" w:rsidRDefault="004B5DDA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259"/>
    <w:multiLevelType w:val="hybridMultilevel"/>
    <w:tmpl w:val="27D6C4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6A3B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63293"/>
    <w:multiLevelType w:val="hybridMultilevel"/>
    <w:tmpl w:val="BD3C412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5756E006">
      <w:start w:val="1"/>
      <w:numFmt w:val="lowerRoman"/>
      <w:lvlText w:val="(%3)"/>
      <w:lvlJc w:val="left"/>
      <w:pPr>
        <w:ind w:left="2984" w:hanging="720"/>
      </w:pPr>
      <w:rPr>
        <w:rFonts w:hint="default"/>
      </w:rPr>
    </w:lvl>
    <w:lvl w:ilvl="3" w:tplc="93602C5A">
      <w:start w:val="21"/>
      <w:numFmt w:val="decimal"/>
      <w:lvlText w:val="%4."/>
      <w:lvlJc w:val="left"/>
      <w:pPr>
        <w:ind w:left="3164" w:hanging="360"/>
      </w:pPr>
      <w:rPr>
        <w:rFonts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470E4C9C">
      <w:start w:val="1"/>
      <w:numFmt w:val="lowerLetter"/>
      <w:lvlText w:val="%6)"/>
      <w:lvlJc w:val="left"/>
      <w:pPr>
        <w:ind w:left="720" w:hanging="360"/>
      </w:pPr>
      <w:rPr>
        <w:b w:val="0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BB44B3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02870"/>
    <w:multiLevelType w:val="hybridMultilevel"/>
    <w:tmpl w:val="CEBCA40C"/>
    <w:lvl w:ilvl="0" w:tplc="2396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2A5562"/>
    <w:multiLevelType w:val="hybridMultilevel"/>
    <w:tmpl w:val="3B42CE76"/>
    <w:lvl w:ilvl="0" w:tplc="C28E7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904977">
    <w:abstractNumId w:val="0"/>
  </w:num>
  <w:num w:numId="2" w16cid:durableId="2081562418">
    <w:abstractNumId w:val="11"/>
  </w:num>
  <w:num w:numId="3" w16cid:durableId="2107994196">
    <w:abstractNumId w:val="6"/>
  </w:num>
  <w:num w:numId="4" w16cid:durableId="1848330726">
    <w:abstractNumId w:val="4"/>
  </w:num>
  <w:num w:numId="5" w16cid:durableId="1255168114">
    <w:abstractNumId w:val="1"/>
  </w:num>
  <w:num w:numId="6" w16cid:durableId="521552345">
    <w:abstractNumId w:val="15"/>
  </w:num>
  <w:num w:numId="7" w16cid:durableId="1322465533">
    <w:abstractNumId w:val="8"/>
  </w:num>
  <w:num w:numId="8" w16cid:durableId="1496454947">
    <w:abstractNumId w:val="10"/>
  </w:num>
  <w:num w:numId="9" w16cid:durableId="926109949">
    <w:abstractNumId w:val="17"/>
  </w:num>
  <w:num w:numId="10" w16cid:durableId="1912234584">
    <w:abstractNumId w:val="7"/>
  </w:num>
  <w:num w:numId="11" w16cid:durableId="1127312603">
    <w:abstractNumId w:val="16"/>
  </w:num>
  <w:num w:numId="12" w16cid:durableId="790713333">
    <w:abstractNumId w:val="5"/>
  </w:num>
  <w:num w:numId="13" w16cid:durableId="1255288028">
    <w:abstractNumId w:val="14"/>
  </w:num>
  <w:num w:numId="14" w16cid:durableId="381832877">
    <w:abstractNumId w:val="3"/>
  </w:num>
  <w:num w:numId="15" w16cid:durableId="1862814472">
    <w:abstractNumId w:val="12"/>
  </w:num>
  <w:num w:numId="16" w16cid:durableId="933976369">
    <w:abstractNumId w:val="9"/>
  </w:num>
  <w:num w:numId="17" w16cid:durableId="790325147">
    <w:abstractNumId w:val="13"/>
  </w:num>
  <w:num w:numId="18" w16cid:durableId="139005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04450"/>
    <w:rsid w:val="0002374F"/>
    <w:rsid w:val="000319D2"/>
    <w:rsid w:val="00050877"/>
    <w:rsid w:val="00053DCB"/>
    <w:rsid w:val="000573E9"/>
    <w:rsid w:val="00064C83"/>
    <w:rsid w:val="00065E53"/>
    <w:rsid w:val="0007641E"/>
    <w:rsid w:val="00082EDB"/>
    <w:rsid w:val="000A4881"/>
    <w:rsid w:val="000A50B6"/>
    <w:rsid w:val="000C0EC2"/>
    <w:rsid w:val="000C59CB"/>
    <w:rsid w:val="000D138A"/>
    <w:rsid w:val="000D333E"/>
    <w:rsid w:val="000D44C8"/>
    <w:rsid w:val="000E4536"/>
    <w:rsid w:val="000E52BF"/>
    <w:rsid w:val="000E55A1"/>
    <w:rsid w:val="000F19FE"/>
    <w:rsid w:val="000F38CB"/>
    <w:rsid w:val="000F68CB"/>
    <w:rsid w:val="00106E84"/>
    <w:rsid w:val="00113579"/>
    <w:rsid w:val="001231EB"/>
    <w:rsid w:val="00137F52"/>
    <w:rsid w:val="00147272"/>
    <w:rsid w:val="00180050"/>
    <w:rsid w:val="001B1C60"/>
    <w:rsid w:val="001C102B"/>
    <w:rsid w:val="001C36EE"/>
    <w:rsid w:val="001C6066"/>
    <w:rsid w:val="001C6A80"/>
    <w:rsid w:val="001D0A60"/>
    <w:rsid w:val="00217721"/>
    <w:rsid w:val="00223BAA"/>
    <w:rsid w:val="0024024B"/>
    <w:rsid w:val="00256472"/>
    <w:rsid w:val="0025737C"/>
    <w:rsid w:val="00266234"/>
    <w:rsid w:val="002705E9"/>
    <w:rsid w:val="00271E6A"/>
    <w:rsid w:val="00277E66"/>
    <w:rsid w:val="0028612D"/>
    <w:rsid w:val="00290A94"/>
    <w:rsid w:val="00290CFC"/>
    <w:rsid w:val="00292BF1"/>
    <w:rsid w:val="002A7887"/>
    <w:rsid w:val="002B6E20"/>
    <w:rsid w:val="002C5A06"/>
    <w:rsid w:val="002D09C8"/>
    <w:rsid w:val="002E3E52"/>
    <w:rsid w:val="002E55A8"/>
    <w:rsid w:val="00305C50"/>
    <w:rsid w:val="00305CA7"/>
    <w:rsid w:val="003122DF"/>
    <w:rsid w:val="00316D9F"/>
    <w:rsid w:val="00317530"/>
    <w:rsid w:val="00321517"/>
    <w:rsid w:val="00340DE6"/>
    <w:rsid w:val="003462A7"/>
    <w:rsid w:val="00351E79"/>
    <w:rsid w:val="00352C94"/>
    <w:rsid w:val="00364E72"/>
    <w:rsid w:val="00365023"/>
    <w:rsid w:val="003709B8"/>
    <w:rsid w:val="00373876"/>
    <w:rsid w:val="003B04A0"/>
    <w:rsid w:val="003C1A3F"/>
    <w:rsid w:val="003C7E6D"/>
    <w:rsid w:val="003E1050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A72"/>
    <w:rsid w:val="0047443A"/>
    <w:rsid w:val="004756A1"/>
    <w:rsid w:val="004814BE"/>
    <w:rsid w:val="004911C9"/>
    <w:rsid w:val="00491AD3"/>
    <w:rsid w:val="0049347E"/>
    <w:rsid w:val="00493822"/>
    <w:rsid w:val="004B5DDA"/>
    <w:rsid w:val="004D0EB1"/>
    <w:rsid w:val="004D448E"/>
    <w:rsid w:val="004E3C63"/>
    <w:rsid w:val="004E45DD"/>
    <w:rsid w:val="004F21BC"/>
    <w:rsid w:val="004F39FA"/>
    <w:rsid w:val="0053351E"/>
    <w:rsid w:val="005432D0"/>
    <w:rsid w:val="00545704"/>
    <w:rsid w:val="00545FE3"/>
    <w:rsid w:val="005513B5"/>
    <w:rsid w:val="00552087"/>
    <w:rsid w:val="00554387"/>
    <w:rsid w:val="00557740"/>
    <w:rsid w:val="0056036E"/>
    <w:rsid w:val="00564B81"/>
    <w:rsid w:val="0057128A"/>
    <w:rsid w:val="005730E0"/>
    <w:rsid w:val="0058218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166F"/>
    <w:rsid w:val="00603E74"/>
    <w:rsid w:val="006058CD"/>
    <w:rsid w:val="00606602"/>
    <w:rsid w:val="00607A5A"/>
    <w:rsid w:val="00610564"/>
    <w:rsid w:val="00611EEA"/>
    <w:rsid w:val="00645222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1F05"/>
    <w:rsid w:val="0079547C"/>
    <w:rsid w:val="007979BD"/>
    <w:rsid w:val="007A680F"/>
    <w:rsid w:val="007C0F2D"/>
    <w:rsid w:val="007C1961"/>
    <w:rsid w:val="007D1DD4"/>
    <w:rsid w:val="007D5C06"/>
    <w:rsid w:val="007E19EF"/>
    <w:rsid w:val="007F1ADA"/>
    <w:rsid w:val="00801C92"/>
    <w:rsid w:val="00811B74"/>
    <w:rsid w:val="008144EC"/>
    <w:rsid w:val="00826906"/>
    <w:rsid w:val="00833DC3"/>
    <w:rsid w:val="0084132F"/>
    <w:rsid w:val="00845574"/>
    <w:rsid w:val="00851E6B"/>
    <w:rsid w:val="00870362"/>
    <w:rsid w:val="00870386"/>
    <w:rsid w:val="008846F5"/>
    <w:rsid w:val="00897759"/>
    <w:rsid w:val="008A1A8B"/>
    <w:rsid w:val="008A6FA6"/>
    <w:rsid w:val="008C0A39"/>
    <w:rsid w:val="008C30CA"/>
    <w:rsid w:val="008D270C"/>
    <w:rsid w:val="008D3956"/>
    <w:rsid w:val="008E19BB"/>
    <w:rsid w:val="008E2397"/>
    <w:rsid w:val="009026A4"/>
    <w:rsid w:val="009057CD"/>
    <w:rsid w:val="009508B0"/>
    <w:rsid w:val="00950FA7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43435"/>
    <w:rsid w:val="00A5303E"/>
    <w:rsid w:val="00A563DF"/>
    <w:rsid w:val="00A56EA3"/>
    <w:rsid w:val="00A70948"/>
    <w:rsid w:val="00A71538"/>
    <w:rsid w:val="00A86912"/>
    <w:rsid w:val="00A91BCC"/>
    <w:rsid w:val="00A93A36"/>
    <w:rsid w:val="00AC1A0C"/>
    <w:rsid w:val="00AD355A"/>
    <w:rsid w:val="00B00820"/>
    <w:rsid w:val="00B022FF"/>
    <w:rsid w:val="00B10DED"/>
    <w:rsid w:val="00B308CF"/>
    <w:rsid w:val="00B45336"/>
    <w:rsid w:val="00B51E64"/>
    <w:rsid w:val="00B57CB1"/>
    <w:rsid w:val="00B745BC"/>
    <w:rsid w:val="00B766BF"/>
    <w:rsid w:val="00B8563F"/>
    <w:rsid w:val="00B8595A"/>
    <w:rsid w:val="00B92FFC"/>
    <w:rsid w:val="00B93080"/>
    <w:rsid w:val="00B9458A"/>
    <w:rsid w:val="00BA14A5"/>
    <w:rsid w:val="00BB107E"/>
    <w:rsid w:val="00BC642B"/>
    <w:rsid w:val="00BC6FC4"/>
    <w:rsid w:val="00BD202D"/>
    <w:rsid w:val="00BD222D"/>
    <w:rsid w:val="00BD3AAA"/>
    <w:rsid w:val="00BE484B"/>
    <w:rsid w:val="00C04E5C"/>
    <w:rsid w:val="00C1191F"/>
    <w:rsid w:val="00C33D8B"/>
    <w:rsid w:val="00C461E1"/>
    <w:rsid w:val="00C5275F"/>
    <w:rsid w:val="00C7650A"/>
    <w:rsid w:val="00C77241"/>
    <w:rsid w:val="00C80C4A"/>
    <w:rsid w:val="00C8462F"/>
    <w:rsid w:val="00C87BE6"/>
    <w:rsid w:val="00CA49BC"/>
    <w:rsid w:val="00CC07E8"/>
    <w:rsid w:val="00CC68B3"/>
    <w:rsid w:val="00CD1E5D"/>
    <w:rsid w:val="00CE3EB0"/>
    <w:rsid w:val="00D03F69"/>
    <w:rsid w:val="00D04A74"/>
    <w:rsid w:val="00D07204"/>
    <w:rsid w:val="00D07611"/>
    <w:rsid w:val="00D10AB7"/>
    <w:rsid w:val="00D259D5"/>
    <w:rsid w:val="00D43D34"/>
    <w:rsid w:val="00D45BB2"/>
    <w:rsid w:val="00D51B7E"/>
    <w:rsid w:val="00D66A51"/>
    <w:rsid w:val="00D8101F"/>
    <w:rsid w:val="00DA7A29"/>
    <w:rsid w:val="00DB1238"/>
    <w:rsid w:val="00DB7E7B"/>
    <w:rsid w:val="00E06C16"/>
    <w:rsid w:val="00E10FA0"/>
    <w:rsid w:val="00E126A8"/>
    <w:rsid w:val="00E250DE"/>
    <w:rsid w:val="00E272D7"/>
    <w:rsid w:val="00E32726"/>
    <w:rsid w:val="00E34326"/>
    <w:rsid w:val="00E46F2B"/>
    <w:rsid w:val="00E52586"/>
    <w:rsid w:val="00E55FD9"/>
    <w:rsid w:val="00E6092D"/>
    <w:rsid w:val="00E802EA"/>
    <w:rsid w:val="00E938ED"/>
    <w:rsid w:val="00EA0924"/>
    <w:rsid w:val="00EB0523"/>
    <w:rsid w:val="00EB4E95"/>
    <w:rsid w:val="00EB7F0D"/>
    <w:rsid w:val="00EC22BB"/>
    <w:rsid w:val="00EC5B30"/>
    <w:rsid w:val="00EC61DF"/>
    <w:rsid w:val="00EE65C5"/>
    <w:rsid w:val="00EF4B93"/>
    <w:rsid w:val="00EF7987"/>
    <w:rsid w:val="00F11E96"/>
    <w:rsid w:val="00F15580"/>
    <w:rsid w:val="00F21D72"/>
    <w:rsid w:val="00F25F28"/>
    <w:rsid w:val="00F362C0"/>
    <w:rsid w:val="00F36DAB"/>
    <w:rsid w:val="00F53EAB"/>
    <w:rsid w:val="00F72EC3"/>
    <w:rsid w:val="00F74F1B"/>
    <w:rsid w:val="00F761C9"/>
    <w:rsid w:val="00F829CB"/>
    <w:rsid w:val="00FA70AB"/>
    <w:rsid w:val="00FD361D"/>
    <w:rsid w:val="00FD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A716F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Textkomentra">
    <w:name w:val="annotation text"/>
    <w:basedOn w:val="Normlny"/>
    <w:link w:val="TextkomentraChar"/>
    <w:uiPriority w:val="99"/>
    <w:rsid w:val="00950FA7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50FA7"/>
    <w:rPr>
      <w:lang w:val="x-none" w:eastAsia="x-none"/>
    </w:rPr>
  </w:style>
  <w:style w:type="character" w:styleId="Odkaznakomentr">
    <w:name w:val="annotation reference"/>
    <w:uiPriority w:val="99"/>
    <w:rsid w:val="00950FA7"/>
    <w:rPr>
      <w:sz w:val="16"/>
      <w:szCs w:val="16"/>
    </w:rPr>
  </w:style>
  <w:style w:type="paragraph" w:styleId="Bezriadkovania">
    <w:name w:val="No Spacing"/>
    <w:qFormat/>
    <w:rsid w:val="00950FA7"/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2D09C8"/>
    <w:rPr>
      <w:color w:val="808080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enabsatz"/>
    <w:basedOn w:val="Normlny"/>
    <w:link w:val="OdsekzoznamuChar"/>
    <w:uiPriority w:val="34"/>
    <w:qFormat/>
    <w:rsid w:val="00B745BC"/>
    <w:pPr>
      <w:ind w:left="720"/>
      <w:contextualSpacing/>
    </w:p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B745BC"/>
    <w:rPr>
      <w:sz w:val="24"/>
      <w:szCs w:val="24"/>
    </w:rPr>
  </w:style>
  <w:style w:type="paragraph" w:styleId="Revzia">
    <w:name w:val="Revision"/>
    <w:hidden/>
    <w:uiPriority w:val="99"/>
    <w:semiHidden/>
    <w:rsid w:val="00AC1A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DAAC-97BB-4392-B881-01E7B7F9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2025-12-04T13:22:00Z</dcterms:created>
  <dcterms:modified xsi:type="dcterms:W3CDTF">2025-12-16T12:29:00Z</dcterms:modified>
</cp:coreProperties>
</file>